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7A2" w:rsidRDefault="00F707A2" w:rsidP="00F707A2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0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1.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  <w:rtl/>
          </w:rPr>
          <w:t>اسئله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blood bank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A-Choose the best answer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1) Factors are affecting antigen antibody reaction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a) pH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b) Temperature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c) Incubation period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d) All of the above is true</w:t>
        </w:r>
      </w:ins>
    </w:p>
    <w:p w:rsidR="00F707A2" w:rsidRDefault="00F707A2" w:rsidP="00F707A2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1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2) ………………… it is nine components which interact with antibodies and result in cell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lysis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a) Antigen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b) Antibody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c) Complement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d) 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All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of the above is true</w:t>
        </w:r>
      </w:ins>
    </w:p>
    <w:p w:rsidR="00F707A2" w:rsidRDefault="00F707A2" w:rsidP="00F707A2">
      <w:pPr>
        <w:rPr>
          <w:rFonts w:ascii="Tahoma" w:eastAsia="Times New Roman" w:hAnsi="Tahoma" w:cs="Tahoma"/>
          <w:b/>
          <w:bCs/>
          <w:color w:val="000000"/>
          <w:sz w:val="14"/>
        </w:rPr>
      </w:pPr>
      <w:ins w:id="2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3) ……used for detection of Weak incomplete antibodies in the serum.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a) Saline solution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b)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LiSS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solution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c)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Coomb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reagent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d) 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Non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of the above is true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a) 11</w:t>
        </w:r>
      </w:ins>
    </w:p>
    <w:p w:rsidR="00F707A2" w:rsidRDefault="00F707A2" w:rsidP="00F707A2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3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4) The Following are for blood Page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a) double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b) triple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c) quadruple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d) All of the above is true</w:t>
        </w:r>
      </w:ins>
    </w:p>
    <w:p w:rsidR="00F707A2" w:rsidRDefault="00F707A2" w:rsidP="00F707A2">
      <w:pPr>
        <w:rPr>
          <w:rFonts w:ascii="Tahoma" w:eastAsia="Times New Roman" w:hAnsi="Tahoma" w:cs="Tahoma"/>
          <w:b/>
          <w:bCs/>
          <w:color w:val="000000"/>
          <w:sz w:val="14"/>
        </w:rPr>
      </w:pPr>
      <w:ins w:id="4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5) What is the ideal volume of Fresh Frozen Plasma Collected?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a) 300 – 350 ml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b) 200 – 250 ml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c) 100 – 150 ml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d) All of the above is true</w:t>
        </w:r>
      </w:ins>
    </w:p>
    <w:p w:rsidR="00F707A2" w:rsidRDefault="00F707A2" w:rsidP="00F707A2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5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6) Blood group……………. Is the UNIVERSAL donor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a) A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b) B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c) AB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d) O</w:t>
        </w:r>
      </w:ins>
    </w:p>
    <w:p w:rsidR="00F707A2" w:rsidRDefault="00F707A2" w:rsidP="00F707A2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6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7) The ABO blood 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group are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Located in Chromosomes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a) Chromosomes 11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b) Chromosomes 7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c) Chromosomes 9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d) Chromosomes 2</w:t>
        </w:r>
      </w:ins>
    </w:p>
    <w:p w:rsidR="00F707A2" w:rsidRDefault="00F707A2" w:rsidP="00F707A2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7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8) Panel test is done to know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: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a) viruses on the serum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b) antigen on the serum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c) antibodies on the serum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d) all of the above</w:t>
        </w:r>
      </w:ins>
    </w:p>
    <w:p w:rsidR="00F707A2" w:rsidRDefault="00F707A2" w:rsidP="00F707A2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8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9) Which of these immunoglobulin is React at 37c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a)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IgE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b)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IgD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c)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IgG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d)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IgM</w:t>
        </w:r>
      </w:ins>
      <w:proofErr w:type="spellEnd"/>
    </w:p>
    <w:p w:rsidR="00F707A2" w:rsidRDefault="00F707A2" w:rsidP="00F707A2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9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10) The Symbol for Bombay blood group is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a) Oh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b) OH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lastRenderedPageBreak/>
          <w:t>c) Ho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d) HO</w:t>
        </w:r>
      </w:ins>
    </w:p>
    <w:p w:rsidR="00F707A2" w:rsidRDefault="00F707A2" w:rsidP="00F707A2">
      <w:pPr>
        <w:rPr>
          <w:rFonts w:ascii="Tahoma" w:eastAsia="Times New Roman" w:hAnsi="Tahoma" w:cs="Tahoma"/>
          <w:b/>
          <w:bCs/>
          <w:color w:val="000000"/>
          <w:sz w:val="14"/>
        </w:rPr>
      </w:pPr>
      <w:ins w:id="10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11) Which of the Following Blood groups will not agglutinated by Anti-AB typing serum?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a) A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b) B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c) AB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d) O</w:t>
        </w:r>
      </w:ins>
    </w:p>
    <w:p w:rsidR="00F707A2" w:rsidRDefault="00F707A2" w:rsidP="00F707A2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11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12) Who Proposed a Numerical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Rh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Nomenclature?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a) Fisher and Race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b)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Landesteiner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c) Rosen field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d) Wiener</w:t>
        </w:r>
      </w:ins>
    </w:p>
    <w:p w:rsidR="00F707A2" w:rsidRDefault="00F707A2" w:rsidP="00F707A2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12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13) Group B individuals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a) have A antigens on their red cells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b) have anti-A in their sera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c) have neither anti-A nor anti-B in their sera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d) have anti-B in their sera</w:t>
        </w:r>
      </w:ins>
    </w:p>
    <w:p w:rsidR="00F707A2" w:rsidRDefault="00F707A2" w:rsidP="00F707A2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13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14) The antigen is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a) Found on all cord cells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b) absent on all cord cells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c) a rare antigen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d) not found in blacks</w:t>
        </w:r>
      </w:ins>
    </w:p>
    <w:p w:rsidR="00F707A2" w:rsidRDefault="00F707A2" w:rsidP="00F707A2">
      <w:pPr>
        <w:rPr>
          <w:rFonts w:ascii="Tahoma" w:eastAsia="Times New Roman" w:hAnsi="Tahoma" w:cs="Tahoma"/>
          <w:b/>
          <w:bCs/>
          <w:color w:val="000000"/>
          <w:sz w:val="14"/>
        </w:rPr>
      </w:pPr>
      <w:ins w:id="14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15) Which of the Following is not suitable medium for suspensions of red cells for blood banking?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a) 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saline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b) serum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c) albumin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d) distilled water</w:t>
        </w:r>
      </w:ins>
    </w:p>
    <w:p w:rsidR="00F707A2" w:rsidRDefault="00F707A2" w:rsidP="00F707A2">
      <w:pPr>
        <w:rPr>
          <w:rFonts w:ascii="Tahoma" w:eastAsia="Times New Roman" w:hAnsi="Tahoma" w:cs="Tahoma"/>
          <w:b/>
          <w:bCs/>
          <w:color w:val="000000"/>
          <w:sz w:val="14"/>
        </w:rPr>
      </w:pPr>
      <w:ins w:id="15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16) Enzymes prevent detection of Antibodies in the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a) Kidd system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b) Duffy system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c) Lewis system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d)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Rh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system</w:t>
        </w:r>
      </w:ins>
    </w:p>
    <w:p w:rsidR="00F707A2" w:rsidRDefault="00F707A2" w:rsidP="00F707A2">
      <w:pPr>
        <w:rPr>
          <w:rFonts w:ascii="Tahoma" w:eastAsia="Times New Roman" w:hAnsi="Tahoma" w:cs="Tahoma"/>
          <w:b/>
          <w:bCs/>
          <w:color w:val="000000"/>
          <w:sz w:val="14"/>
        </w:rPr>
      </w:pPr>
      <w:ins w:id="16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17) The technique used to remove antibody bound to sensitized red cells is called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a) absorption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b) elution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c) titer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d) translocation</w:t>
        </w:r>
      </w:ins>
    </w:p>
    <w:p w:rsidR="00F707A2" w:rsidRDefault="00F707A2" w:rsidP="00F707A2">
      <w:pPr>
        <w:rPr>
          <w:rFonts w:ascii="Tahoma" w:eastAsia="Times New Roman" w:hAnsi="Tahoma" w:cs="Tahoma"/>
          <w:b/>
          <w:bCs/>
          <w:color w:val="000000"/>
          <w:sz w:val="14"/>
          <w:szCs w:val="14"/>
          <w:shd w:val="clear" w:color="auto" w:fill="FFFFFF"/>
        </w:rPr>
      </w:pPr>
      <w:ins w:id="17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18) Forward Grouping is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a) using known red cell antigen to detect unknown antibodies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b) using known serum antibodies to detect unknown antigens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c) using anti-AB to confirm group O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d) using anti-A1 to detect sub group</w:t>
        </w:r>
      </w:ins>
    </w:p>
    <w:p w:rsidR="00F707A2" w:rsidRDefault="00F707A2" w:rsidP="00F707A2">
      <w:pPr>
        <w:rPr>
          <w:rFonts w:ascii="Tahoma" w:eastAsia="Times New Roman" w:hAnsi="Tahoma" w:cs="Tahoma"/>
          <w:b/>
          <w:bCs/>
          <w:color w:val="000000"/>
          <w:sz w:val="14"/>
        </w:rPr>
      </w:pPr>
      <w:ins w:id="18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19) the most dangerous Antibodies in the blood bank are those that react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a) at 4c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b) at 25c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c) at 32c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d) at 37c</w:t>
        </w:r>
      </w:ins>
    </w:p>
    <w:p w:rsidR="00F707A2" w:rsidRPr="00B069C4" w:rsidRDefault="00F707A2" w:rsidP="00F707A2">
      <w:pPr>
        <w:rPr>
          <w:rFonts w:ascii="Tahoma" w:eastAsia="Times New Roman" w:hAnsi="Tahoma" w:cs="Tahoma" w:hint="cs"/>
          <w:b/>
          <w:bCs/>
          <w:color w:val="000000"/>
          <w:sz w:val="14"/>
          <w:szCs w:val="14"/>
          <w:shd w:val="clear" w:color="auto" w:fill="FFFFFF"/>
          <w:rtl/>
        </w:rPr>
      </w:pPr>
      <w:ins w:id="19" w:author="Unknown"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20) Platelet concentrates are often used to treat patients with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a) HDN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b) thrombocytopenia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c) autoimmune hemolytic anemia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lastRenderedPageBreak/>
          <w:t xml:space="preserve">1. d) 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multiple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Myloma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- ……….is the substance that elicit the immune response.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. antigen.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b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. antibody.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c. Monoclonal antibody.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d. All of the above are correct.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2-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Rh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antigens are ………….in nature.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a.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Glycolipids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b. Protein.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. lipoprotein.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d. All of the above are correct.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3- Complete antibodies are usually……………….type.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a.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IgG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b.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IgE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c.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IgD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d.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IgM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4- ………….. 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carry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both kappa and lambda light chains.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a. Polyclonal antibodies.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b. Monoclonal antibodies.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c. Both are right.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d. None of the above is correct.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5- Blood donor is deferred if he gives a history of……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a. Major surgery in the past 2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monthes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b. Receiving blood or blood components.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c. Tattooing in the last month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d. All of the above are correct.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6- The accepted minimum hemoglobin concentration is…...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a. 12.5 g/dl.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b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. 5 g/dl.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. 10 g/dl.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d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. 18 g/dl.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7- Changes that take place in the RBCs </w:t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are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. RBCs shape becomes spherical.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b. Increased osmotic fragility.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c. Loss of RBCs cell membrane lipids.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d. All of the above are correct.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8- Complete antibodies are capable of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a. Agglutination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b. Sensitization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c. Neutralization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d. None of the above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9- Antibodies which produced without any antigenic stimulus known as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a. </w:t>
        </w:r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Complete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antibodies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b. Natural antibodies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c. Incomplete antibodies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d. A&amp;B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10- Factors affecting antigen antibody binding </w:t>
        </w:r>
        <w:proofErr w:type="spellStart"/>
        <w:proofErr w:type="gram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are</w:t>
        </w:r>
        <w:proofErr w:type="gram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. PH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b. Temperature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c. Incubation period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d. All of the above are correct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1. CPDA-1 , citrate phosphate dextrose adenine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STORAGE PERIOD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  <w:rtl/>
          </w:rPr>
          <w:t>الاجابه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 xml:space="preserve"> DAYS 35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2- 40 PRECENT W/V CONCENTRATION OF GLYCEROL IS KNOWN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SOLUTION AS HIGH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3- THE SELF LIFE OF DEGGLCEROLIZED BLOOD IS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24 HOURS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lastRenderedPageBreak/>
          <w:t>4- THE FRESH FROZEN PLASMA IS STORED AT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30C FOR 1 YEAR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5- KEEP THE BAG WITH RED CELLS AT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4-6 C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7- PATIENT WITH A ANTIBODIES IN HIS SERUM , HIS BLOOD GROUP IS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BG A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8- THE RED CELL OF PATIENT WITH NEITHER A NOR B ANTIGEN ON THE SURFACE , HIS BLOOD GROUP IS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BG O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9- DUFFY BLOOD GRUOP LIKE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KIDD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10- BLOOD GROUP CAN BE DONE BY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SLIDE METHOD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11- THE BLOOD DONOR MUST NOT LESS THAN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18 YRARS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12 - IN CROSS MATCHING WE USE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ALBUMIN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ANTIHUMAN GLOBULIN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PAPAIN ENZYME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ALL OF THE ABOVE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13 THE TEMPERATURE OF THE BLOOD REFRIGERATOR IS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2-6C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14-THE RED CELL IN FROZEN STATE CAN BE STORED FOR YEARS BY ADDITION OF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GLYCEROL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15- PANEL TEST IS DONE TO KNOW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ANTIBODIES ON THE SERUM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16- LIFE SPAN OF RBCS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120 DAYE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16 - REPLACMENT OF PATIENTS TOTAL BLOOD VOLUME BY STORED BLOOD IN LESS THAN 24 HOURS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MASSIVE TRANSFUSION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17- FAILIR OF THE TWO CONSECUTIVE TRANSFUSION TO GIVE A CORRECTED INCRERPENT OF GRATER THAN 7500/MM ONE HR AFTER TRANSFUSION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REFRACTORINESS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18- IDEAL VOLUME OF FFP IS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200-250ML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19- DELAYED EFFECTS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MALARIA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20 - ABO ANTIBODIES ARE GENERALLY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proofErr w:type="spellStart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IgM</w:t>
        </w:r>
        <w:proofErr w:type="spellEnd"/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lastRenderedPageBreak/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21 ANTISERA A BLUE IN COLOR BECAUSE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DYE METHYLINE BLUE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22-SAMPLE REVERSE GROUPING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PLASMA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23 - IF THE RESULT OF FORWARD AND REVERSE GROUPING DO NOT CORRESPOND WITH EACH OTHER THECONDITION IS KNOWN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ABO DISCREPANCIES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24 - CRYOPRECIPITATE TRANSFUSIONS ( COMPONENT )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FIBRINOGE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FACTOR VIII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PLASMA PROTEIN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FACTOR XIII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ALL OF THE ABOVE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1. 25-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THE COLOR OF ANTI-SERA B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YELLOW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26- THE COLOR OF ANTI-SERA A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t>BLUE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</w:rPr>
          <w:t> </w:t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br/>
        </w:r>
        <w:r w:rsidRPr="006B5AEC">
          <w:rPr>
            <w:rFonts w:ascii="Tahoma" w:eastAsia="Times New Roman" w:hAnsi="Tahoma" w:cs="Tahoma"/>
            <w:b/>
            <w:bCs/>
            <w:color w:val="000000"/>
            <w:sz w:val="14"/>
            <w:szCs w:val="14"/>
            <w:shd w:val="clear" w:color="auto" w:fill="FFFFFF"/>
          </w:rPr>
          <w:br/>
        </w:r>
      </w:ins>
    </w:p>
    <w:p w:rsidR="001F65A4" w:rsidRDefault="001F65A4"/>
    <w:sectPr w:rsidR="001F65A4" w:rsidSect="00AE093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F707A2"/>
    <w:rsid w:val="00004088"/>
    <w:rsid w:val="00005473"/>
    <w:rsid w:val="0000626B"/>
    <w:rsid w:val="00006481"/>
    <w:rsid w:val="000160D7"/>
    <w:rsid w:val="00021D45"/>
    <w:rsid w:val="00036AD0"/>
    <w:rsid w:val="00036DF3"/>
    <w:rsid w:val="00042067"/>
    <w:rsid w:val="00053210"/>
    <w:rsid w:val="0005361B"/>
    <w:rsid w:val="00061EA9"/>
    <w:rsid w:val="00062B48"/>
    <w:rsid w:val="00065F20"/>
    <w:rsid w:val="00094E06"/>
    <w:rsid w:val="000C0DB8"/>
    <w:rsid w:val="000D262D"/>
    <w:rsid w:val="000D69BB"/>
    <w:rsid w:val="000E0CA3"/>
    <w:rsid w:val="000E133B"/>
    <w:rsid w:val="000E137E"/>
    <w:rsid w:val="000F5492"/>
    <w:rsid w:val="00127095"/>
    <w:rsid w:val="00147DBC"/>
    <w:rsid w:val="00156BBA"/>
    <w:rsid w:val="0016726C"/>
    <w:rsid w:val="001701DD"/>
    <w:rsid w:val="00172D40"/>
    <w:rsid w:val="00173B5B"/>
    <w:rsid w:val="00174AF1"/>
    <w:rsid w:val="001835A9"/>
    <w:rsid w:val="001930A1"/>
    <w:rsid w:val="00193BAC"/>
    <w:rsid w:val="001A16C4"/>
    <w:rsid w:val="001A4103"/>
    <w:rsid w:val="001B420A"/>
    <w:rsid w:val="001D4345"/>
    <w:rsid w:val="001D5416"/>
    <w:rsid w:val="001D6F34"/>
    <w:rsid w:val="001F339C"/>
    <w:rsid w:val="001F65A4"/>
    <w:rsid w:val="001F78E3"/>
    <w:rsid w:val="002005FA"/>
    <w:rsid w:val="00214396"/>
    <w:rsid w:val="0023149F"/>
    <w:rsid w:val="00243D12"/>
    <w:rsid w:val="00245155"/>
    <w:rsid w:val="00263DB3"/>
    <w:rsid w:val="00273961"/>
    <w:rsid w:val="00274F33"/>
    <w:rsid w:val="00281803"/>
    <w:rsid w:val="002835E3"/>
    <w:rsid w:val="00284AA3"/>
    <w:rsid w:val="0028685A"/>
    <w:rsid w:val="00294A58"/>
    <w:rsid w:val="0029510E"/>
    <w:rsid w:val="002A7652"/>
    <w:rsid w:val="002B2360"/>
    <w:rsid w:val="002B296E"/>
    <w:rsid w:val="002B739F"/>
    <w:rsid w:val="002C05E4"/>
    <w:rsid w:val="002D1DB0"/>
    <w:rsid w:val="002D3543"/>
    <w:rsid w:val="002D3A40"/>
    <w:rsid w:val="002D5997"/>
    <w:rsid w:val="002E42DD"/>
    <w:rsid w:val="00301DEF"/>
    <w:rsid w:val="00316E16"/>
    <w:rsid w:val="00320F57"/>
    <w:rsid w:val="00332E4C"/>
    <w:rsid w:val="00357C72"/>
    <w:rsid w:val="003633D1"/>
    <w:rsid w:val="00366FDD"/>
    <w:rsid w:val="00380841"/>
    <w:rsid w:val="00380D57"/>
    <w:rsid w:val="003816EF"/>
    <w:rsid w:val="003873D3"/>
    <w:rsid w:val="00391BAA"/>
    <w:rsid w:val="003A0DF0"/>
    <w:rsid w:val="003A4656"/>
    <w:rsid w:val="003B229C"/>
    <w:rsid w:val="003C7349"/>
    <w:rsid w:val="003E6F5F"/>
    <w:rsid w:val="003F4EB4"/>
    <w:rsid w:val="004051A3"/>
    <w:rsid w:val="00412748"/>
    <w:rsid w:val="00420A86"/>
    <w:rsid w:val="00423BDA"/>
    <w:rsid w:val="00442473"/>
    <w:rsid w:val="00445A73"/>
    <w:rsid w:val="00455396"/>
    <w:rsid w:val="00456B70"/>
    <w:rsid w:val="00466C14"/>
    <w:rsid w:val="00490FC4"/>
    <w:rsid w:val="004C493B"/>
    <w:rsid w:val="004C52DC"/>
    <w:rsid w:val="004D306C"/>
    <w:rsid w:val="004D6D5D"/>
    <w:rsid w:val="004E00F1"/>
    <w:rsid w:val="004E559A"/>
    <w:rsid w:val="004F3262"/>
    <w:rsid w:val="005023D1"/>
    <w:rsid w:val="0050734C"/>
    <w:rsid w:val="00530502"/>
    <w:rsid w:val="00536F21"/>
    <w:rsid w:val="00541323"/>
    <w:rsid w:val="005413A8"/>
    <w:rsid w:val="00545C33"/>
    <w:rsid w:val="00553285"/>
    <w:rsid w:val="005704D0"/>
    <w:rsid w:val="00583B92"/>
    <w:rsid w:val="0058666B"/>
    <w:rsid w:val="00590F5D"/>
    <w:rsid w:val="00593C6E"/>
    <w:rsid w:val="005A133F"/>
    <w:rsid w:val="005A7176"/>
    <w:rsid w:val="005B1D9A"/>
    <w:rsid w:val="005C2216"/>
    <w:rsid w:val="005C328F"/>
    <w:rsid w:val="005D1552"/>
    <w:rsid w:val="005E03C5"/>
    <w:rsid w:val="005E28C0"/>
    <w:rsid w:val="005E2BDA"/>
    <w:rsid w:val="005E6D00"/>
    <w:rsid w:val="005F31B0"/>
    <w:rsid w:val="00603249"/>
    <w:rsid w:val="00621137"/>
    <w:rsid w:val="00640384"/>
    <w:rsid w:val="00646341"/>
    <w:rsid w:val="00646FA9"/>
    <w:rsid w:val="00663E61"/>
    <w:rsid w:val="00665508"/>
    <w:rsid w:val="0067167B"/>
    <w:rsid w:val="006722B2"/>
    <w:rsid w:val="00672327"/>
    <w:rsid w:val="006727B5"/>
    <w:rsid w:val="00675E96"/>
    <w:rsid w:val="00676A1D"/>
    <w:rsid w:val="006A1857"/>
    <w:rsid w:val="006A38AE"/>
    <w:rsid w:val="006A428F"/>
    <w:rsid w:val="006A6499"/>
    <w:rsid w:val="006C51AA"/>
    <w:rsid w:val="006C5234"/>
    <w:rsid w:val="006E2B35"/>
    <w:rsid w:val="00731AE9"/>
    <w:rsid w:val="00736AE2"/>
    <w:rsid w:val="007375B8"/>
    <w:rsid w:val="00741472"/>
    <w:rsid w:val="00745639"/>
    <w:rsid w:val="007653CD"/>
    <w:rsid w:val="007802B2"/>
    <w:rsid w:val="00791690"/>
    <w:rsid w:val="00797330"/>
    <w:rsid w:val="007B4392"/>
    <w:rsid w:val="007B50FC"/>
    <w:rsid w:val="007E733B"/>
    <w:rsid w:val="007F3C41"/>
    <w:rsid w:val="007F3ED4"/>
    <w:rsid w:val="008150AE"/>
    <w:rsid w:val="008220DC"/>
    <w:rsid w:val="008449F6"/>
    <w:rsid w:val="008705E6"/>
    <w:rsid w:val="00870AB7"/>
    <w:rsid w:val="008778CA"/>
    <w:rsid w:val="00880C6B"/>
    <w:rsid w:val="008840FD"/>
    <w:rsid w:val="0088570F"/>
    <w:rsid w:val="00886717"/>
    <w:rsid w:val="00891CCF"/>
    <w:rsid w:val="0089668F"/>
    <w:rsid w:val="00897966"/>
    <w:rsid w:val="008A5593"/>
    <w:rsid w:val="008B6353"/>
    <w:rsid w:val="008C181F"/>
    <w:rsid w:val="008E4874"/>
    <w:rsid w:val="008F3094"/>
    <w:rsid w:val="008F52AD"/>
    <w:rsid w:val="009002A7"/>
    <w:rsid w:val="0090397A"/>
    <w:rsid w:val="00910DD0"/>
    <w:rsid w:val="00924C5C"/>
    <w:rsid w:val="00951BB9"/>
    <w:rsid w:val="009618A5"/>
    <w:rsid w:val="00977B64"/>
    <w:rsid w:val="00981DEC"/>
    <w:rsid w:val="009A6B71"/>
    <w:rsid w:val="009B1003"/>
    <w:rsid w:val="009C2BB5"/>
    <w:rsid w:val="009C3903"/>
    <w:rsid w:val="00A12EED"/>
    <w:rsid w:val="00A15FFF"/>
    <w:rsid w:val="00A1708B"/>
    <w:rsid w:val="00A262DB"/>
    <w:rsid w:val="00A32679"/>
    <w:rsid w:val="00A33355"/>
    <w:rsid w:val="00A377E2"/>
    <w:rsid w:val="00A52B16"/>
    <w:rsid w:val="00A63872"/>
    <w:rsid w:val="00A92DA7"/>
    <w:rsid w:val="00A97BBD"/>
    <w:rsid w:val="00AD4675"/>
    <w:rsid w:val="00AE0930"/>
    <w:rsid w:val="00AE2FFF"/>
    <w:rsid w:val="00AE74BE"/>
    <w:rsid w:val="00AF6B0C"/>
    <w:rsid w:val="00AF7AE0"/>
    <w:rsid w:val="00B1196B"/>
    <w:rsid w:val="00B444A7"/>
    <w:rsid w:val="00B54238"/>
    <w:rsid w:val="00B61AC4"/>
    <w:rsid w:val="00B96999"/>
    <w:rsid w:val="00BA24F2"/>
    <w:rsid w:val="00BB226C"/>
    <w:rsid w:val="00BC22C8"/>
    <w:rsid w:val="00BC7803"/>
    <w:rsid w:val="00BD2AF2"/>
    <w:rsid w:val="00BE0E56"/>
    <w:rsid w:val="00BF4699"/>
    <w:rsid w:val="00C00BF0"/>
    <w:rsid w:val="00C03908"/>
    <w:rsid w:val="00C05D03"/>
    <w:rsid w:val="00C509A1"/>
    <w:rsid w:val="00C53A9B"/>
    <w:rsid w:val="00C72866"/>
    <w:rsid w:val="00C75610"/>
    <w:rsid w:val="00C75734"/>
    <w:rsid w:val="00C84929"/>
    <w:rsid w:val="00C8756C"/>
    <w:rsid w:val="00CA1681"/>
    <w:rsid w:val="00CA63B0"/>
    <w:rsid w:val="00CB15B3"/>
    <w:rsid w:val="00CB2C1E"/>
    <w:rsid w:val="00CC4C03"/>
    <w:rsid w:val="00CD68A7"/>
    <w:rsid w:val="00CE6C65"/>
    <w:rsid w:val="00CF512E"/>
    <w:rsid w:val="00D06179"/>
    <w:rsid w:val="00D14C18"/>
    <w:rsid w:val="00D66B32"/>
    <w:rsid w:val="00D70438"/>
    <w:rsid w:val="00D731FA"/>
    <w:rsid w:val="00D74E7C"/>
    <w:rsid w:val="00D9370E"/>
    <w:rsid w:val="00D957AD"/>
    <w:rsid w:val="00DA29B8"/>
    <w:rsid w:val="00DB3A0B"/>
    <w:rsid w:val="00DB4EFD"/>
    <w:rsid w:val="00DE02F1"/>
    <w:rsid w:val="00DF26BF"/>
    <w:rsid w:val="00E2287A"/>
    <w:rsid w:val="00E34CC8"/>
    <w:rsid w:val="00E44015"/>
    <w:rsid w:val="00E53632"/>
    <w:rsid w:val="00E7296D"/>
    <w:rsid w:val="00EB30DE"/>
    <w:rsid w:val="00EE0492"/>
    <w:rsid w:val="00EE1140"/>
    <w:rsid w:val="00EE2DFD"/>
    <w:rsid w:val="00F036DB"/>
    <w:rsid w:val="00F06D4D"/>
    <w:rsid w:val="00F22AEA"/>
    <w:rsid w:val="00F26041"/>
    <w:rsid w:val="00F304BE"/>
    <w:rsid w:val="00F34994"/>
    <w:rsid w:val="00F362AF"/>
    <w:rsid w:val="00F513F7"/>
    <w:rsid w:val="00F54BB0"/>
    <w:rsid w:val="00F707A2"/>
    <w:rsid w:val="00F847D8"/>
    <w:rsid w:val="00FA1CBB"/>
    <w:rsid w:val="00FB6194"/>
    <w:rsid w:val="00FD5530"/>
    <w:rsid w:val="00FE1D66"/>
    <w:rsid w:val="00FF3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7A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850</Words>
  <Characters>4849</Characters>
  <Application>Microsoft Office Word</Application>
  <DocSecurity>0</DocSecurity>
  <Lines>40</Lines>
  <Paragraphs>11</Paragraphs>
  <ScaleCrop>false</ScaleCrop>
  <Company/>
  <LinksUpToDate>false</LinksUpToDate>
  <CharactersWithSpaces>5688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2012-01-14T11:24:00Z</dcterms:created>
  <dcterms:modified xsi:type="dcterms:W3CDTF">2012-01-14T11:26:00Z</dcterms:modified>
</cp:coreProperties>
</file>